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F6EE4">
      <w:pPr>
        <w:rPr>
          <w:rFonts w:cs="Arial"/>
          <w:b/>
        </w:rPr>
      </w:pPr>
      <w:bookmarkStart w:id="0" w:name="_GoBack"/>
      <w:bookmarkEnd w:id="0"/>
      <w:r w:rsidRPr="00CF7AAC">
        <w:rPr>
          <w:rFonts w:cs="Arial"/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842D91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9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Default="00A907BD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Josef Písecký</w:t>
      </w:r>
    </w:p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842D91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10" w:history="1">
        <w:r w:rsidR="009F6EE4" w:rsidRPr="00F87F47">
          <w:rPr>
            <w:rStyle w:val="Hypertextovodkaz"/>
            <w:rFonts w:cs="Arial"/>
            <w:sz w:val="20"/>
            <w:szCs w:val="20"/>
          </w:rPr>
          <w:t>candova</w:t>
        </w:r>
        <w:r w:rsidR="009F6EE4" w:rsidRPr="0071055B">
          <w:rPr>
            <w:rStyle w:val="Hypertextovodkaz"/>
            <w:rFonts w:cs="Arial"/>
            <w:sz w:val="20"/>
            <w:szCs w:val="20"/>
          </w:rPr>
          <w:t>@</w:t>
        </w:r>
        <w:r w:rsidR="009F6EE4" w:rsidRPr="00F87F47">
          <w:rPr>
            <w:rStyle w:val="Hypertextovodkaz"/>
            <w:rFonts w:cs="Arial"/>
            <w:sz w:val="20"/>
            <w:szCs w:val="20"/>
          </w:rPr>
          <w:t>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>Elektronický nástroj Softender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 xml:space="preserve">hodnocení nabídek vyloučena z </w:t>
      </w:r>
      <w:r w:rsidR="003D77C5">
        <w:rPr>
          <w:rFonts w:cs="Arial"/>
          <w:sz w:val="20"/>
          <w:szCs w:val="20"/>
        </w:rPr>
        <w:t>výběrového</w:t>
      </w:r>
      <w:r w:rsidRPr="00CF7AAC">
        <w:rPr>
          <w:rFonts w:cs="Arial"/>
          <w:sz w:val="20"/>
          <w:szCs w:val="20"/>
        </w:rPr>
        <w:t xml:space="preserve"> řízení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>K účasti v elektronické aukci jménem nebo za uchazeče jsou oprávněny výhradně osoby zplnomocněné uchazečem k užívání elektronického nástroje Softender</w:t>
      </w:r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>“).  Oprávněná osoba uchazeče obdrží od organizátora přihlašovací údaje do aplikace Softender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252F7D" w:rsidRDefault="009F6EE4" w:rsidP="00252F7D">
      <w:pPr>
        <w:pStyle w:val="Zhlav"/>
        <w:rPr>
          <w:rFonts w:cs="Arial"/>
          <w:sz w:val="20"/>
        </w:rPr>
      </w:pPr>
      <w:r w:rsidRPr="00252F7D">
        <w:rPr>
          <w:rFonts w:cs="Arial"/>
          <w:sz w:val="20"/>
        </w:rPr>
        <w:t>Předmětem elektronické aukce bude nabídková cena</w:t>
      </w:r>
      <w:r w:rsidR="00A826B5" w:rsidRPr="00252F7D">
        <w:rPr>
          <w:rFonts w:cs="Arial"/>
          <w:sz w:val="20"/>
        </w:rPr>
        <w:t xml:space="preserve"> za realizaci</w:t>
      </w:r>
      <w:r w:rsidRPr="00252F7D">
        <w:rPr>
          <w:rFonts w:cs="Arial"/>
          <w:sz w:val="20"/>
        </w:rPr>
        <w:t xml:space="preserve"> </w:t>
      </w:r>
      <w:r w:rsidR="00D908F2" w:rsidRPr="00252F7D">
        <w:rPr>
          <w:rFonts w:cs="Arial"/>
          <w:sz w:val="20"/>
        </w:rPr>
        <w:t>předmět</w:t>
      </w:r>
      <w:r w:rsidR="00A826B5" w:rsidRPr="00252F7D">
        <w:rPr>
          <w:rFonts w:cs="Arial"/>
          <w:sz w:val="20"/>
        </w:rPr>
        <w:t>u</w:t>
      </w:r>
      <w:r w:rsidR="00D908F2" w:rsidRPr="00252F7D">
        <w:rPr>
          <w:rFonts w:cs="Arial"/>
          <w:sz w:val="20"/>
        </w:rPr>
        <w:t xml:space="preserve"> veřejné zakázky s názvem „</w:t>
      </w:r>
      <w:r w:rsidR="00252F7D" w:rsidRPr="00252F7D">
        <w:rPr>
          <w:rFonts w:cs="Arial"/>
          <w:sz w:val="20"/>
        </w:rPr>
        <w:t>Příloha č. 7 k zakázce č. 130/1</w:t>
      </w:r>
      <w:r w:rsidR="00BF1978">
        <w:rPr>
          <w:rFonts w:cs="Arial"/>
          <w:sz w:val="20"/>
        </w:rPr>
        <w:t>4</w:t>
      </w:r>
      <w:r w:rsidR="00252F7D" w:rsidRPr="00252F7D">
        <w:rPr>
          <w:rFonts w:cs="Arial"/>
          <w:sz w:val="20"/>
        </w:rPr>
        <w:t>/OCN s názvem „</w:t>
      </w:r>
      <w:r w:rsidR="00252F7D" w:rsidRPr="00252F7D">
        <w:rPr>
          <w:rFonts w:cs="Arial"/>
          <w:b/>
          <w:sz w:val="20"/>
          <w:u w:val="single"/>
        </w:rPr>
        <w:t xml:space="preserve">Rekonstrukce katodové ochrany produktovodů – SKAO </w:t>
      </w:r>
      <w:r w:rsidR="00F4339B">
        <w:rPr>
          <w:rFonts w:cs="Arial"/>
          <w:b/>
          <w:sz w:val="20"/>
          <w:u w:val="single"/>
        </w:rPr>
        <w:t>Zlosyň</w:t>
      </w:r>
      <w:r w:rsidR="00252F7D" w:rsidRPr="00252F7D">
        <w:rPr>
          <w:rFonts w:cs="Arial"/>
          <w:sz w:val="20"/>
        </w:rPr>
        <w:t>“</w:t>
      </w:r>
      <w:r w:rsidR="00D908F2" w:rsidRPr="00252F7D">
        <w:rPr>
          <w:rFonts w:cs="Arial"/>
          <w:sz w:val="20"/>
        </w:rPr>
        <w:t xml:space="preserve">, </w:t>
      </w:r>
      <w:r w:rsidRPr="00252F7D">
        <w:rPr>
          <w:rFonts w:cs="Arial"/>
          <w:sz w:val="20"/>
        </w:rPr>
        <w:t>zpracovaná dle zadání, stanovená bez daně z přidané hodnoty (dále jen „</w:t>
      </w:r>
      <w:r w:rsidRPr="00252F7D">
        <w:rPr>
          <w:rFonts w:cs="Arial"/>
          <w:b/>
          <w:i/>
          <w:sz w:val="20"/>
        </w:rPr>
        <w:t>aukční hodnota</w:t>
      </w:r>
      <w:r w:rsidRPr="00252F7D">
        <w:rPr>
          <w:rFonts w:cs="Arial"/>
          <w:sz w:val="20"/>
        </w:rPr>
        <w:t>“).</w:t>
      </w:r>
    </w:p>
    <w:p w:rsidR="009F6EE4" w:rsidRPr="00210C01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  <w:highlight w:val="cyan"/>
        </w:rPr>
      </w:pPr>
    </w:p>
    <w:p w:rsidR="00252F7D" w:rsidRDefault="009F6EE4" w:rsidP="00252F7D">
      <w:pPr>
        <w:pStyle w:val="Zhlav"/>
      </w:pPr>
      <w:r w:rsidRPr="00A826B5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</w:t>
      </w:r>
      <w:r w:rsidR="00D908F2" w:rsidRPr="00A826B5">
        <w:rPr>
          <w:rStyle w:val="ZkladntextTun"/>
          <w:rFonts w:cs="Arial"/>
          <w:sz w:val="20"/>
          <w:szCs w:val="20"/>
        </w:rPr>
        <w:t xml:space="preserve">ní nabídek do zadávacího řízení </w:t>
      </w:r>
      <w:r w:rsidR="00252F7D">
        <w:rPr>
          <w:rFonts w:cs="Arial"/>
          <w:sz w:val="20"/>
        </w:rPr>
        <w:t>„</w:t>
      </w:r>
      <w:r w:rsidR="00252F7D">
        <w:rPr>
          <w:rFonts w:cs="Arial"/>
          <w:b/>
          <w:sz w:val="20"/>
          <w:u w:val="single"/>
        </w:rPr>
        <w:t xml:space="preserve">Rekonstrukce katodové ochrany produktovodů – SKAO </w:t>
      </w:r>
      <w:r w:rsidR="00F4339B">
        <w:rPr>
          <w:rFonts w:cs="Arial"/>
          <w:b/>
          <w:sz w:val="20"/>
          <w:u w:val="single"/>
        </w:rPr>
        <w:t>Zlosyň</w:t>
      </w:r>
      <w:r w:rsidR="00252F7D">
        <w:rPr>
          <w:rFonts w:cs="Arial"/>
          <w:sz w:val="20"/>
        </w:rPr>
        <w:t>“</w:t>
      </w:r>
    </w:p>
    <w:p w:rsid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252F7D" w:rsidRDefault="00252F7D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252F7D" w:rsidRDefault="00252F7D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252F7D" w:rsidRDefault="00252F7D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lastRenderedPageBreak/>
        <w:t>Průběh elektronické aukce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Softender. Aplikace Softender je přístupná na adrese </w:t>
      </w:r>
      <w:hyperlink r:id="rId11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.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Softender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>Ostatní účastníci e-aukce mohou na svých počítačích v aplikaci Softender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F7AAC">
        <w:rPr>
          <w:rStyle w:val="ZkladntextTun"/>
          <w:rFonts w:eastAsia="Calibri" w:cs="Arial"/>
        </w:rPr>
        <w:t xml:space="preserve"> </w:t>
      </w:r>
      <w:r w:rsidR="00252F7D">
        <w:rPr>
          <w:rStyle w:val="ZkladntextTun"/>
          <w:rFonts w:eastAsia="Calibri" w:cs="Arial"/>
        </w:rPr>
        <w:t xml:space="preserve">1 </w:t>
      </w:r>
      <w:r w:rsidRPr="00BE34EB">
        <w:rPr>
          <w:rStyle w:val="ZkladntextTun"/>
          <w:rFonts w:eastAsia="Calibri" w:cs="Arial"/>
        </w:rPr>
        <w:t>000,</w:t>
      </w:r>
      <w:r w:rsidRPr="00CF7AAC">
        <w:rPr>
          <w:rStyle w:val="ZkladntextTun"/>
          <w:rFonts w:eastAsia="Calibri" w:cs="Arial"/>
        </w:rPr>
        <w:t xml:space="preserve">- Kč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overtime,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overtime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Del="00E91591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del w:id="1" w:author="Ševecová Ivana" w:date="2013-03-21T13:07:00Z"/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>předmětu veřejné zakázky bez  DPH</w:t>
      </w:r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>Internetový prohlížeč Internet Explorer verze 8 a vyšší, Mozilla Firefox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2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3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4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D91" w:rsidRDefault="00842D91">
      <w:r>
        <w:separator/>
      </w:r>
    </w:p>
  </w:endnote>
  <w:endnote w:type="continuationSeparator" w:id="0">
    <w:p w:rsidR="00842D91" w:rsidRDefault="0084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87A309" wp14:editId="318654AE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D651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D6510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D91" w:rsidRDefault="00842D91">
      <w:r>
        <w:separator/>
      </w:r>
    </w:p>
  </w:footnote>
  <w:footnote w:type="continuationSeparator" w:id="0">
    <w:p w:rsidR="00842D91" w:rsidRDefault="00842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7D" w:rsidRDefault="00252F7D" w:rsidP="00252F7D">
    <w:pPr>
      <w:pStyle w:val="Zhlav"/>
    </w:pPr>
    <w:r>
      <w:rPr>
        <w:rFonts w:cs="Arial"/>
        <w:sz w:val="20"/>
      </w:rPr>
      <w:t>Příloha č. 8 k zakázce č. 1</w:t>
    </w:r>
    <w:r w:rsidR="00F4339B">
      <w:rPr>
        <w:rFonts w:cs="Arial"/>
        <w:sz w:val="20"/>
      </w:rPr>
      <w:t>75</w:t>
    </w:r>
    <w:r>
      <w:rPr>
        <w:rFonts w:cs="Arial"/>
        <w:sz w:val="20"/>
      </w:rPr>
      <w:t>/1</w:t>
    </w:r>
    <w:r w:rsidR="00BF1978">
      <w:rPr>
        <w:rFonts w:cs="Arial"/>
        <w:sz w:val="20"/>
      </w:rPr>
      <w:t>4</w:t>
    </w:r>
    <w:r>
      <w:rPr>
        <w:rFonts w:cs="Arial"/>
        <w:sz w:val="20"/>
      </w:rPr>
      <w:t>/OCN s názvem „</w:t>
    </w:r>
    <w:r>
      <w:rPr>
        <w:rFonts w:cs="Arial"/>
        <w:b/>
        <w:sz w:val="20"/>
        <w:u w:val="single"/>
      </w:rPr>
      <w:t xml:space="preserve">Rekonstrukce katodové ochrany produktovodů – SKAO </w:t>
    </w:r>
    <w:r w:rsidR="00F4339B">
      <w:rPr>
        <w:rFonts w:cs="Arial"/>
        <w:b/>
        <w:sz w:val="20"/>
        <w:u w:val="single"/>
      </w:rPr>
      <w:t>Zlosyň</w:t>
    </w:r>
    <w:r>
      <w:rPr>
        <w:rFonts w:cs="Arial"/>
        <w:sz w:val="20"/>
      </w:rPr>
      <w:t>“</w:t>
    </w:r>
  </w:p>
  <w:p w:rsidR="004F5000" w:rsidRDefault="00E91591" w:rsidP="00E91591">
    <w:pPr>
      <w:pStyle w:val="Zhlav"/>
      <w:jc w:val="right"/>
    </w:pPr>
    <w:r>
      <w:tab/>
    </w:r>
    <w:r>
      <w:tab/>
    </w:r>
    <w:r w:rsidRPr="00E91591">
      <w:rPr>
        <w:sz w:val="20"/>
      </w:rPr>
      <w:t xml:space="preserve">Podmínky elektronické aukce 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45441"/>
    <w:rsid w:val="000D19D8"/>
    <w:rsid w:val="001120BB"/>
    <w:rsid w:val="00133126"/>
    <w:rsid w:val="00170887"/>
    <w:rsid w:val="00174D11"/>
    <w:rsid w:val="001B7284"/>
    <w:rsid w:val="001C36E7"/>
    <w:rsid w:val="001C3F80"/>
    <w:rsid w:val="001E1611"/>
    <w:rsid w:val="00210C01"/>
    <w:rsid w:val="0022118A"/>
    <w:rsid w:val="00222BA5"/>
    <w:rsid w:val="00225234"/>
    <w:rsid w:val="0023700B"/>
    <w:rsid w:val="00252F7D"/>
    <w:rsid w:val="002B4C04"/>
    <w:rsid w:val="002D2434"/>
    <w:rsid w:val="003543C1"/>
    <w:rsid w:val="00363594"/>
    <w:rsid w:val="003852BC"/>
    <w:rsid w:val="00392D75"/>
    <w:rsid w:val="00393734"/>
    <w:rsid w:val="003A562C"/>
    <w:rsid w:val="003D77C5"/>
    <w:rsid w:val="004315F9"/>
    <w:rsid w:val="00452526"/>
    <w:rsid w:val="004E162A"/>
    <w:rsid w:val="004F5000"/>
    <w:rsid w:val="004F5F50"/>
    <w:rsid w:val="00512BEF"/>
    <w:rsid w:val="00545111"/>
    <w:rsid w:val="00561FDB"/>
    <w:rsid w:val="00596E84"/>
    <w:rsid w:val="005B5C99"/>
    <w:rsid w:val="005D504F"/>
    <w:rsid w:val="005E3FC8"/>
    <w:rsid w:val="00635D66"/>
    <w:rsid w:val="006A15B2"/>
    <w:rsid w:val="006D7AE4"/>
    <w:rsid w:val="007761E1"/>
    <w:rsid w:val="007D2155"/>
    <w:rsid w:val="007D6510"/>
    <w:rsid w:val="007E4568"/>
    <w:rsid w:val="00840C67"/>
    <w:rsid w:val="00842D91"/>
    <w:rsid w:val="008471E4"/>
    <w:rsid w:val="00885AAB"/>
    <w:rsid w:val="008F4BE4"/>
    <w:rsid w:val="00900228"/>
    <w:rsid w:val="00936BF0"/>
    <w:rsid w:val="00952DDB"/>
    <w:rsid w:val="009674D6"/>
    <w:rsid w:val="009A3726"/>
    <w:rsid w:val="009A561A"/>
    <w:rsid w:val="009E08D6"/>
    <w:rsid w:val="009F6EE4"/>
    <w:rsid w:val="00A44537"/>
    <w:rsid w:val="00A826B5"/>
    <w:rsid w:val="00A907BD"/>
    <w:rsid w:val="00AA41BB"/>
    <w:rsid w:val="00AC5FCA"/>
    <w:rsid w:val="00AD1383"/>
    <w:rsid w:val="00B315E3"/>
    <w:rsid w:val="00B3177A"/>
    <w:rsid w:val="00B31DE8"/>
    <w:rsid w:val="00B32191"/>
    <w:rsid w:val="00B86200"/>
    <w:rsid w:val="00BA252E"/>
    <w:rsid w:val="00BB00D8"/>
    <w:rsid w:val="00BE0A91"/>
    <w:rsid w:val="00BE1D70"/>
    <w:rsid w:val="00BF1978"/>
    <w:rsid w:val="00C03FB5"/>
    <w:rsid w:val="00C20DBF"/>
    <w:rsid w:val="00C24AE5"/>
    <w:rsid w:val="00C44DBE"/>
    <w:rsid w:val="00C96F41"/>
    <w:rsid w:val="00CB4036"/>
    <w:rsid w:val="00CB737B"/>
    <w:rsid w:val="00CC4772"/>
    <w:rsid w:val="00D1326D"/>
    <w:rsid w:val="00D374B3"/>
    <w:rsid w:val="00D746CF"/>
    <w:rsid w:val="00D908F2"/>
    <w:rsid w:val="00DB612D"/>
    <w:rsid w:val="00DD0608"/>
    <w:rsid w:val="00DE0693"/>
    <w:rsid w:val="00E22E4F"/>
    <w:rsid w:val="00E852B7"/>
    <w:rsid w:val="00E91591"/>
    <w:rsid w:val="00F4339B"/>
    <w:rsid w:val="00F85EF0"/>
    <w:rsid w:val="00FA6562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va.com/en/download/help/testvm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ava.com/en/downloa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andova@b2bcentr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efurt@b2bcentrum.cz" TargetMode="External"/><Relationship Id="rId14" Type="http://schemas.openxmlformats.org/officeDocument/2006/relationships/hyperlink" Target="http://www.mvcr.cz/clanek/prehled-udelenych-akreditaci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E6C0-6593-4AF7-8B69-44BDFAC1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1040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Ševecová Ivana</cp:lastModifiedBy>
  <cp:revision>7</cp:revision>
  <cp:lastPrinted>2014-09-02T06:41:00Z</cp:lastPrinted>
  <dcterms:created xsi:type="dcterms:W3CDTF">2014-08-20T13:26:00Z</dcterms:created>
  <dcterms:modified xsi:type="dcterms:W3CDTF">2014-09-02T06:41:00Z</dcterms:modified>
</cp:coreProperties>
</file>